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8C1" w:rsidRDefault="00B278C1" w:rsidP="00B278C1">
      <w:pPr>
        <w:pStyle w:val="PlainText"/>
        <w:widowControl/>
        <w:jc w:val="right"/>
        <w:rPr>
          <w:rFonts w:ascii="Times New Roman" w:hAnsi="Times New Roman"/>
          <w:sz w:val="24"/>
        </w:rPr>
      </w:pPr>
      <w:ins w:id="0" w:author="Rye Elementary School" w:date="2008-02-07T09:05:00Z">
        <w:r>
          <w:rPr>
            <w:noProof/>
          </w:rPr>
          <w:drawing>
            <wp:anchor distT="0" distB="0" distL="114300" distR="114300" simplePos="0" relativeHeight="251660288" behindDoc="1" locked="0" layoutInCell="1" allowOverlap="1">
              <wp:simplePos x="0" y="0"/>
              <wp:positionH relativeFrom="column">
                <wp:posOffset>4416425</wp:posOffset>
              </wp:positionH>
              <wp:positionV relativeFrom="paragraph">
                <wp:posOffset>0</wp:posOffset>
              </wp:positionV>
              <wp:extent cx="2809875" cy="1914525"/>
              <wp:effectExtent l="19050" t="0" r="9525" b="0"/>
              <wp:wrapTight wrapText="bothSides">
                <wp:wrapPolygon edited="0">
                  <wp:start x="-146" y="0"/>
                  <wp:lineTo x="-146" y="21493"/>
                  <wp:lineTo x="21673" y="21493"/>
                  <wp:lineTo x="21673" y="0"/>
                  <wp:lineTo x="-146" y="0"/>
                </wp:wrapPolygon>
              </wp:wrapTight>
              <wp:docPr id="2" name="Picture 2" descr="j0178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178632"/>
                      <pic:cNvPicPr>
                        <a:picLocks noChangeAspect="1" noChangeArrowheads="1"/>
                      </pic:cNvPicPr>
                    </pic:nvPicPr>
                    <pic:blipFill>
                      <a:blip r:embed="rId4"/>
                      <a:srcRect/>
                      <a:stretch>
                        <a:fillRect/>
                      </a:stretch>
                    </pic:blipFill>
                    <pic:spPr bwMode="auto">
                      <a:xfrm>
                        <a:off x="0" y="0"/>
                        <a:ext cx="2809875" cy="1914525"/>
                      </a:xfrm>
                      <a:prstGeom prst="rect">
                        <a:avLst/>
                      </a:prstGeom>
                      <a:noFill/>
                      <a:ln w="9525">
                        <a:noFill/>
                        <a:miter lim="800000"/>
                        <a:headEnd/>
                        <a:tailEnd/>
                      </a:ln>
                    </pic:spPr>
                  </pic:pic>
                </a:graphicData>
              </a:graphic>
            </wp:anchor>
          </w:drawing>
        </w:r>
      </w:ins>
      <w:del w:id="1" w:author="Rye Elementary School" w:date="2008-02-07T09:05:00Z">
        <w:r>
          <w:rPr>
            <w:rFonts w:ascii="Times New Roman" w:hAnsi="Times New Roman"/>
            <w:noProof/>
            <w:sz w:val="24"/>
          </w:rPr>
          <w:drawing>
            <wp:inline distT="0" distB="0" distL="0" distR="0">
              <wp:extent cx="2809875" cy="1914525"/>
              <wp:effectExtent l="19050" t="0" r="9525" b="0"/>
              <wp:docPr id="1" name="Picture 1" descr="j0178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178632"/>
                      <pic:cNvPicPr>
                        <a:picLocks noChangeAspect="1" noChangeArrowheads="1"/>
                      </pic:cNvPicPr>
                    </pic:nvPicPr>
                    <pic:blipFill>
                      <a:blip r:embed="rId4"/>
                      <a:srcRect/>
                      <a:stretch>
                        <a:fillRect/>
                      </a:stretch>
                    </pic:blipFill>
                    <pic:spPr bwMode="auto">
                      <a:xfrm>
                        <a:off x="0" y="0"/>
                        <a:ext cx="2809875" cy="1914525"/>
                      </a:xfrm>
                      <a:prstGeom prst="rect">
                        <a:avLst/>
                      </a:prstGeom>
                      <a:noFill/>
                      <a:ln w="9525">
                        <a:noFill/>
                        <a:miter lim="800000"/>
                        <a:headEnd/>
                        <a:tailEnd/>
                      </a:ln>
                    </pic:spPr>
                  </pic:pic>
                </a:graphicData>
              </a:graphic>
            </wp:inline>
          </w:drawing>
        </w:r>
      </w:del>
    </w:p>
    <w:p w:rsidR="00B278C1" w:rsidRDefault="00B278C1" w:rsidP="00B278C1">
      <w:pPr>
        <w:pStyle w:val="PlainText"/>
        <w:widowControl/>
        <w:jc w:val="center"/>
        <w:rPr>
          <w:rFonts w:ascii="Times New Roman" w:hAnsi="Times New Roman"/>
          <w:b/>
          <w:sz w:val="24"/>
        </w:rPr>
      </w:pPr>
    </w:p>
    <w:p w:rsidR="00B278C1" w:rsidRDefault="00B278C1" w:rsidP="00B278C1">
      <w:pPr>
        <w:pStyle w:val="PlainText"/>
        <w:widowControl/>
        <w:jc w:val="center"/>
        <w:rPr>
          <w:rFonts w:ascii="Times New Roman" w:hAnsi="Times New Roman"/>
          <w:b/>
          <w:sz w:val="28"/>
        </w:rPr>
      </w:pPr>
    </w:p>
    <w:p w:rsidR="00B278C1" w:rsidRDefault="00B278C1" w:rsidP="00B278C1">
      <w:pPr>
        <w:pStyle w:val="PlainText"/>
        <w:widowControl/>
        <w:jc w:val="center"/>
        <w:rPr>
          <w:rFonts w:ascii="Times New Roman" w:hAnsi="Times New Roman"/>
          <w:b/>
          <w:sz w:val="28"/>
        </w:rPr>
      </w:pPr>
    </w:p>
    <w:p w:rsidR="00B278C1" w:rsidRDefault="00B278C1" w:rsidP="00B278C1">
      <w:pPr>
        <w:pStyle w:val="PlainText"/>
        <w:widowControl/>
        <w:rPr>
          <w:rFonts w:ascii="Times New Roman" w:hAnsi="Times New Roman"/>
          <w:sz w:val="28"/>
        </w:rPr>
      </w:pPr>
      <w:r>
        <w:rPr>
          <w:rFonts w:ascii="Times New Roman" w:hAnsi="Times New Roman"/>
          <w:b/>
          <w:sz w:val="28"/>
        </w:rPr>
        <w:t>DEMOGRAPHIC DESCRIPTION</w:t>
      </w:r>
    </w:p>
    <w:p w:rsidR="00B278C1" w:rsidRDefault="00B278C1" w:rsidP="00B278C1">
      <w:pPr>
        <w:pStyle w:val="PlainText"/>
        <w:widowControl/>
        <w:rPr>
          <w:rFonts w:ascii="Times New Roman" w:hAnsi="Times New Roman"/>
          <w:sz w:val="24"/>
        </w:rPr>
      </w:pPr>
    </w:p>
    <w:p w:rsidR="00B278C1" w:rsidRDefault="00B278C1" w:rsidP="00B278C1">
      <w:pPr>
        <w:pStyle w:val="PlainText"/>
        <w:widowControl/>
        <w:rPr>
          <w:rFonts w:ascii="Times New Roman" w:hAnsi="Times New Roman"/>
          <w:sz w:val="24"/>
        </w:rPr>
      </w:pPr>
      <w:r>
        <w:rPr>
          <w:rFonts w:ascii="Times New Roman" w:hAnsi="Times New Roman"/>
          <w:sz w:val="24"/>
        </w:rPr>
        <w:t xml:space="preserve">The historic town of </w:t>
      </w:r>
      <w:smartTag w:uri="urn:schemas-microsoft-com:office:smarttags" w:element="City">
        <w:r>
          <w:rPr>
            <w:rFonts w:ascii="Times New Roman" w:hAnsi="Times New Roman"/>
            <w:sz w:val="24"/>
          </w:rPr>
          <w:t>Rye</w:t>
        </w:r>
      </w:smartTag>
      <w:r>
        <w:rPr>
          <w:rFonts w:ascii="Times New Roman" w:hAnsi="Times New Roman"/>
          <w:sz w:val="24"/>
        </w:rPr>
        <w:t xml:space="preserve">, located in </w:t>
      </w:r>
      <w:smartTag w:uri="urn:schemas-microsoft-com:office:smarttags" w:element="PlaceName">
        <w:r>
          <w:rPr>
            <w:rFonts w:ascii="Times New Roman" w:hAnsi="Times New Roman"/>
            <w:sz w:val="24"/>
          </w:rPr>
          <w:t>Rockingham</w:t>
        </w:r>
      </w:smartTag>
      <w:r>
        <w:rPr>
          <w:rFonts w:ascii="Times New Roman" w:hAnsi="Times New Roman"/>
          <w:sz w:val="24"/>
        </w:rPr>
        <w:t xml:space="preserve"> </w:t>
      </w:r>
      <w:smartTag w:uri="urn:schemas-microsoft-com:office:smarttags" w:element="PlaceType">
        <w:r>
          <w:rPr>
            <w:rFonts w:ascii="Times New Roman" w:hAnsi="Times New Roman"/>
            <w:sz w:val="24"/>
          </w:rPr>
          <w:t>County</w:t>
        </w:r>
      </w:smartTag>
      <w:r>
        <w:rPr>
          <w:rFonts w:ascii="Times New Roman" w:hAnsi="Times New Roman"/>
          <w:sz w:val="24"/>
        </w:rPr>
        <w:t xml:space="preserve">, and its sister beachfront community of </w:t>
      </w:r>
      <w:smartTag w:uri="urn:schemas-microsoft-com:office:smarttags" w:element="PlaceName">
        <w:r>
          <w:rPr>
            <w:rFonts w:ascii="Times New Roman" w:hAnsi="Times New Roman"/>
            <w:sz w:val="24"/>
          </w:rPr>
          <w:t>Rye</w:t>
        </w:r>
      </w:smartTag>
      <w:r>
        <w:rPr>
          <w:rFonts w:ascii="Times New Roman" w:hAnsi="Times New Roman"/>
          <w:sz w:val="24"/>
        </w:rPr>
        <w:t xml:space="preserve"> </w:t>
      </w:r>
      <w:smartTag w:uri="urn:schemas-microsoft-com:office:smarttags" w:element="PlaceType">
        <w:r>
          <w:rPr>
            <w:rFonts w:ascii="Times New Roman" w:hAnsi="Times New Roman"/>
            <w:sz w:val="24"/>
          </w:rPr>
          <w:t>Beach</w:t>
        </w:r>
      </w:smartTag>
      <w:r>
        <w:rPr>
          <w:rFonts w:ascii="Times New Roman" w:hAnsi="Times New Roman"/>
          <w:sz w:val="24"/>
        </w:rPr>
        <w:t xml:space="preserve">, stretch along eight of </w:t>
      </w:r>
      <w:smartTag w:uri="urn:schemas-microsoft-com:office:smarttags" w:element="State">
        <w:smartTag w:uri="urn:schemas-microsoft-com:office:smarttags" w:element="place">
          <w:r>
            <w:rPr>
              <w:rFonts w:ascii="Times New Roman" w:hAnsi="Times New Roman"/>
              <w:sz w:val="24"/>
            </w:rPr>
            <w:t>New Hampshire</w:t>
          </w:r>
        </w:smartTag>
      </w:smartTag>
      <w:r>
        <w:rPr>
          <w:rFonts w:ascii="Times New Roman" w:hAnsi="Times New Roman"/>
          <w:sz w:val="24"/>
        </w:rPr>
        <w:t xml:space="preserve">'s eighteen miles of coastline.  Inland from the varied coastline of numerous beaches are two state parks and two state beaches, which are paralleled by more than one thousand acres of salt marsh and wetlands. </w:t>
      </w:r>
    </w:p>
    <w:p w:rsidR="00B278C1" w:rsidRDefault="00B278C1" w:rsidP="00B278C1">
      <w:pPr>
        <w:pStyle w:val="PlainText"/>
        <w:widowControl/>
        <w:rPr>
          <w:rFonts w:ascii="Times New Roman" w:hAnsi="Times New Roman"/>
          <w:sz w:val="24"/>
        </w:rPr>
      </w:pPr>
    </w:p>
    <w:p w:rsidR="00B278C1" w:rsidRDefault="00B278C1" w:rsidP="00B278C1">
      <w:pPr>
        <w:pStyle w:val="PlainText"/>
        <w:widowControl/>
        <w:rPr>
          <w:rFonts w:ascii="Times New Roman" w:hAnsi="Times New Roman"/>
          <w:sz w:val="24"/>
        </w:rPr>
      </w:pPr>
      <w:r>
        <w:rPr>
          <w:rFonts w:ascii="Times New Roman" w:hAnsi="Times New Roman"/>
          <w:sz w:val="24"/>
        </w:rPr>
        <w:t>Rye is a semi-rural</w:t>
      </w:r>
      <w:r>
        <w:rPr>
          <w:rFonts w:ascii="Times New Roman" w:hAnsi="Times New Roman"/>
          <w:color w:val="000000"/>
          <w:sz w:val="24"/>
        </w:rPr>
        <w:t xml:space="preserve"> community </w:t>
      </w:r>
      <w:r>
        <w:rPr>
          <w:rFonts w:ascii="Times New Roman" w:hAnsi="Times New Roman"/>
          <w:sz w:val="24"/>
        </w:rPr>
        <w:t xml:space="preserve">with a population that has grown from 5,182 in 2000 to 5,214 in 2006. The 2006 census states that the number of summer residents is close to 8,000.   The 2007/2008 school district census counted 1,039 children under the age of eighteen. </w:t>
      </w:r>
    </w:p>
    <w:p w:rsidR="00B278C1" w:rsidRDefault="00B278C1" w:rsidP="00B278C1">
      <w:pPr>
        <w:rPr>
          <w:sz w:val="24"/>
        </w:rPr>
      </w:pPr>
    </w:p>
    <w:p w:rsidR="00B278C1" w:rsidRDefault="00B278C1" w:rsidP="00B278C1">
      <w:pPr>
        <w:rPr>
          <w:color w:val="000000"/>
          <w:sz w:val="24"/>
        </w:rPr>
      </w:pPr>
      <w:smartTag w:uri="urn:schemas-microsoft-com:office:smarttags" w:element="City">
        <w:smartTag w:uri="urn:schemas-microsoft-com:office:smarttags" w:element="place">
          <w:r>
            <w:rPr>
              <w:sz w:val="24"/>
            </w:rPr>
            <w:t>Rye</w:t>
          </w:r>
        </w:smartTag>
      </w:smartTag>
      <w:r>
        <w:rPr>
          <w:sz w:val="24"/>
        </w:rPr>
        <w:t xml:space="preserve"> has a commercial/industrial corridor along US Route 1, and in-town there is a desirable variety of small local business ventures ranging from dining establishments to family run commercial fishing operations.  </w:t>
      </w:r>
      <w:r>
        <w:rPr>
          <w:color w:val="000000"/>
          <w:sz w:val="24"/>
        </w:rPr>
        <w:t xml:space="preserve">Most of the population is employed in surrounding towns and northern </w:t>
      </w:r>
      <w:smartTag w:uri="urn:schemas-microsoft-com:office:smarttags" w:element="State">
        <w:smartTag w:uri="urn:schemas-microsoft-com:office:smarttags" w:element="place">
          <w:r>
            <w:rPr>
              <w:color w:val="000000"/>
              <w:sz w:val="24"/>
            </w:rPr>
            <w:t>Massachusetts</w:t>
          </w:r>
        </w:smartTag>
      </w:smartTag>
      <w:r>
        <w:rPr>
          <w:color w:val="000000"/>
          <w:sz w:val="24"/>
        </w:rPr>
        <w:t xml:space="preserve">. During the summer months, the tourist industry is a major part of </w:t>
      </w:r>
      <w:smartTag w:uri="urn:schemas-microsoft-com:office:smarttags" w:element="City">
        <w:smartTag w:uri="urn:schemas-microsoft-com:office:smarttags" w:element="place">
          <w:r>
            <w:rPr>
              <w:color w:val="000000"/>
              <w:sz w:val="24"/>
            </w:rPr>
            <w:t>Rye</w:t>
          </w:r>
        </w:smartTag>
      </w:smartTag>
      <w:r>
        <w:rPr>
          <w:color w:val="000000"/>
          <w:sz w:val="24"/>
        </w:rPr>
        <w:t>’s economy.</w:t>
      </w:r>
    </w:p>
    <w:p w:rsidR="00B278C1" w:rsidRDefault="00B278C1" w:rsidP="00B278C1">
      <w:pPr>
        <w:rPr>
          <w:color w:val="000000"/>
          <w:sz w:val="24"/>
        </w:rPr>
      </w:pPr>
    </w:p>
    <w:p w:rsidR="00B278C1" w:rsidRDefault="00B278C1" w:rsidP="00B278C1">
      <w:pPr>
        <w:rPr>
          <w:color w:val="000000"/>
          <w:sz w:val="24"/>
        </w:rPr>
      </w:pPr>
      <w:r>
        <w:rPr>
          <w:color w:val="000000"/>
          <w:sz w:val="24"/>
        </w:rPr>
        <w:t xml:space="preserve">The School district is comprised of two schools, </w:t>
      </w:r>
      <w:smartTag w:uri="urn:schemas-microsoft-com:office:smarttags" w:element="PlaceName">
        <w:r>
          <w:rPr>
            <w:color w:val="000000"/>
            <w:sz w:val="24"/>
          </w:rPr>
          <w:t>Rye</w:t>
        </w:r>
      </w:smartTag>
      <w:r>
        <w:rPr>
          <w:color w:val="000000"/>
          <w:sz w:val="24"/>
        </w:rPr>
        <w:t xml:space="preserve"> </w:t>
      </w:r>
      <w:smartTag w:uri="urn:schemas-microsoft-com:office:smarttags" w:element="PlaceType">
        <w:r>
          <w:rPr>
            <w:color w:val="000000"/>
            <w:sz w:val="24"/>
          </w:rPr>
          <w:t>Elementary School</w:t>
        </w:r>
      </w:smartTag>
      <w:r>
        <w:rPr>
          <w:color w:val="000000"/>
          <w:sz w:val="24"/>
        </w:rPr>
        <w:t xml:space="preserve"> and </w:t>
      </w:r>
      <w:smartTag w:uri="urn:schemas-microsoft-com:office:smarttags" w:element="place">
        <w:smartTag w:uri="urn:schemas-microsoft-com:office:smarttags" w:element="PlaceName">
          <w:r>
            <w:rPr>
              <w:color w:val="000000"/>
              <w:sz w:val="24"/>
            </w:rPr>
            <w:t>Rye</w:t>
          </w:r>
        </w:smartTag>
        <w:r>
          <w:rPr>
            <w:color w:val="000000"/>
            <w:sz w:val="24"/>
          </w:rPr>
          <w:t xml:space="preserve"> </w:t>
        </w:r>
        <w:smartTag w:uri="urn:schemas-microsoft-com:office:smarttags" w:element="PlaceType">
          <w:r>
            <w:rPr>
              <w:color w:val="000000"/>
              <w:sz w:val="24"/>
            </w:rPr>
            <w:t>Junior High School</w:t>
          </w:r>
        </w:smartTag>
      </w:smartTag>
      <w:r>
        <w:rPr>
          <w:color w:val="000000"/>
          <w:sz w:val="24"/>
        </w:rPr>
        <w:t>.</w:t>
      </w:r>
    </w:p>
    <w:p w:rsidR="00B278C1" w:rsidRDefault="00B278C1" w:rsidP="00B278C1">
      <w:pPr>
        <w:rPr>
          <w:color w:val="000000"/>
          <w:sz w:val="24"/>
        </w:rPr>
      </w:pPr>
    </w:p>
    <w:p w:rsidR="00B278C1" w:rsidRDefault="00B278C1" w:rsidP="00B278C1">
      <w:pPr>
        <w:pStyle w:val="Heading2"/>
        <w:rPr>
          <w:color w:val="000000"/>
          <w:sz w:val="24"/>
        </w:rPr>
      </w:pPr>
      <w:r>
        <w:rPr>
          <w:color w:val="000000"/>
          <w:sz w:val="24"/>
        </w:rPr>
        <w:t xml:space="preserve">Rye Junior High School has a teaching staff of 24 full time teachers, 4 part time teachers and 7 paraprofessionals working with 200 students in grades 6 through 8.  </w:t>
      </w:r>
      <w:smartTag w:uri="urn:schemas-microsoft-com:office:smarttags" w:element="City">
        <w:r>
          <w:rPr>
            <w:color w:val="000000"/>
            <w:sz w:val="24"/>
          </w:rPr>
          <w:t>Rye</w:t>
        </w:r>
      </w:smartTag>
      <w:r>
        <w:rPr>
          <w:color w:val="000000"/>
          <w:sz w:val="24"/>
        </w:rPr>
        <w:t xml:space="preserve"> has an area agreement with </w:t>
      </w:r>
      <w:smartTag w:uri="urn:schemas-microsoft-com:office:smarttags" w:element="PlaceName">
        <w:r>
          <w:rPr>
            <w:color w:val="000000"/>
            <w:sz w:val="24"/>
          </w:rPr>
          <w:t>Portsmouth</w:t>
        </w:r>
      </w:smartTag>
      <w:r>
        <w:rPr>
          <w:color w:val="000000"/>
          <w:sz w:val="24"/>
        </w:rPr>
        <w:t xml:space="preserve"> </w:t>
      </w:r>
      <w:smartTag w:uri="urn:schemas-microsoft-com:office:smarttags" w:element="PlaceType">
        <w:r>
          <w:rPr>
            <w:color w:val="000000"/>
            <w:sz w:val="24"/>
          </w:rPr>
          <w:t>High School</w:t>
        </w:r>
      </w:smartTag>
      <w:r>
        <w:rPr>
          <w:color w:val="000000"/>
          <w:sz w:val="24"/>
        </w:rPr>
        <w:t xml:space="preserve"> and most of the students attend </w:t>
      </w:r>
      <w:smartTag w:uri="urn:schemas-microsoft-com:office:smarttags" w:element="place">
        <w:smartTag w:uri="urn:schemas-microsoft-com:office:smarttags" w:element="PlaceName">
          <w:r>
            <w:rPr>
              <w:color w:val="000000"/>
              <w:sz w:val="24"/>
            </w:rPr>
            <w:t>Portsmouth</w:t>
          </w:r>
        </w:smartTag>
        <w:r>
          <w:rPr>
            <w:color w:val="000000"/>
            <w:sz w:val="24"/>
          </w:rPr>
          <w:t xml:space="preserve"> </w:t>
        </w:r>
        <w:smartTag w:uri="urn:schemas-microsoft-com:office:smarttags" w:element="PlaceType">
          <w:r>
            <w:rPr>
              <w:color w:val="000000"/>
              <w:sz w:val="24"/>
            </w:rPr>
            <w:t>High School</w:t>
          </w:r>
        </w:smartTag>
      </w:smartTag>
      <w:r>
        <w:rPr>
          <w:color w:val="000000"/>
          <w:sz w:val="24"/>
        </w:rPr>
        <w:t xml:space="preserve"> with approximately 25 - 30 per cent going on to private schools. </w:t>
      </w:r>
    </w:p>
    <w:p w:rsidR="00B278C1" w:rsidRDefault="00B278C1" w:rsidP="00B278C1">
      <w:pPr>
        <w:pStyle w:val="Heading2"/>
        <w:rPr>
          <w:color w:val="000000"/>
          <w:sz w:val="24"/>
        </w:rPr>
      </w:pPr>
    </w:p>
    <w:p w:rsidR="00B278C1" w:rsidRDefault="00B278C1" w:rsidP="00B278C1">
      <w:pPr>
        <w:pStyle w:val="Heading2"/>
        <w:rPr>
          <w:sz w:val="24"/>
        </w:rPr>
      </w:pPr>
      <w:r>
        <w:rPr>
          <w:sz w:val="24"/>
        </w:rPr>
        <w:t>Rye Elementary School has 37 teachers and 12 paraprofessional staff working with 321 students in grades K-5.</w:t>
      </w:r>
    </w:p>
    <w:p w:rsidR="00B278C1" w:rsidRDefault="00B278C1" w:rsidP="00B278C1">
      <w:pPr>
        <w:rPr>
          <w:color w:val="000000"/>
          <w:sz w:val="24"/>
        </w:rPr>
      </w:pPr>
      <w:r>
        <w:rPr>
          <w:color w:val="000000"/>
          <w:sz w:val="24"/>
        </w:rPr>
        <w:t xml:space="preserve"> </w:t>
      </w:r>
    </w:p>
    <w:p w:rsidR="00B278C1" w:rsidRDefault="00B278C1" w:rsidP="00B278C1">
      <w:pPr>
        <w:rPr>
          <w:sz w:val="24"/>
        </w:rPr>
      </w:pPr>
      <w:r>
        <w:rPr>
          <w:color w:val="000000"/>
          <w:sz w:val="24"/>
        </w:rPr>
        <w:t>Both buildings went through major additions/renovations in 1997. New classrooms, science labs and a computer lab were added at that time.</w:t>
      </w:r>
    </w:p>
    <w:p w:rsidR="0033650C" w:rsidRDefault="0033650C"/>
    <w:sectPr w:rsidR="0033650C" w:rsidSect="003365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78C1"/>
    <w:rsid w:val="0033650C"/>
    <w:rsid w:val="00B278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8C1"/>
    <w:pPr>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qFormat/>
    <w:rsid w:val="00B278C1"/>
    <w:pPr>
      <w:keepNext/>
      <w:outlineLvl w:val="1"/>
    </w:pPr>
    <w:rPr>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278C1"/>
    <w:rPr>
      <w:rFonts w:ascii="Times New Roman" w:eastAsia="Times New Roman" w:hAnsi="Times New Roman" w:cs="Times New Roman"/>
      <w:sz w:val="48"/>
      <w:szCs w:val="20"/>
    </w:rPr>
  </w:style>
  <w:style w:type="paragraph" w:styleId="PlainText">
    <w:name w:val="Plain Text"/>
    <w:basedOn w:val="Normal"/>
    <w:link w:val="PlainTextChar"/>
    <w:rsid w:val="00B278C1"/>
    <w:pPr>
      <w:widowControl w:val="0"/>
    </w:pPr>
    <w:rPr>
      <w:rFonts w:ascii="Courier New" w:hAnsi="Courier New"/>
    </w:rPr>
  </w:style>
  <w:style w:type="character" w:customStyle="1" w:styleId="PlainTextChar">
    <w:name w:val="Plain Text Char"/>
    <w:basedOn w:val="DefaultParagraphFont"/>
    <w:link w:val="PlainText"/>
    <w:rsid w:val="00B278C1"/>
    <w:rPr>
      <w:rFonts w:ascii="Courier New" w:eastAsia="Times New Roman" w:hAnsi="Courier New" w:cs="Times New Roman"/>
      <w:sz w:val="20"/>
      <w:szCs w:val="20"/>
    </w:rPr>
  </w:style>
  <w:style w:type="paragraph" w:styleId="BalloonText">
    <w:name w:val="Balloon Text"/>
    <w:basedOn w:val="Normal"/>
    <w:link w:val="BalloonTextChar"/>
    <w:uiPriority w:val="99"/>
    <w:semiHidden/>
    <w:unhideWhenUsed/>
    <w:rsid w:val="00B278C1"/>
    <w:rPr>
      <w:rFonts w:ascii="Tahoma" w:hAnsi="Tahoma" w:cs="Tahoma"/>
      <w:sz w:val="16"/>
      <w:szCs w:val="16"/>
    </w:rPr>
  </w:style>
  <w:style w:type="character" w:customStyle="1" w:styleId="BalloonTextChar">
    <w:name w:val="Balloon Text Char"/>
    <w:basedOn w:val="DefaultParagraphFont"/>
    <w:link w:val="BalloonText"/>
    <w:uiPriority w:val="99"/>
    <w:semiHidden/>
    <w:rsid w:val="00B278C1"/>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1468</Characters>
  <Application>Microsoft Office Word</Application>
  <DocSecurity>0</DocSecurity>
  <Lines>12</Lines>
  <Paragraphs>3</Paragraphs>
  <ScaleCrop>false</ScaleCrop>
  <Company>Rye School District</Company>
  <LinksUpToDate>false</LinksUpToDate>
  <CharactersWithSpaces>1722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JDefreze</dc:creator>
  <cp:keywords/>
  <dc:description/>
  <cp:lastModifiedBy>JDefreze</cp:lastModifiedBy>
  <cp:revision>1</cp:revision>
  <dcterms:created xsi:type="dcterms:W3CDTF">2008-10-08T01:19:00Z</dcterms:created>
  <dcterms:modified xsi:type="dcterms:W3CDTF">2008-10-08T01:19:00Z</dcterms:modified>
</cp:coreProperties>
</file>